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3B77814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1279">
        <w:rPr>
          <w:rFonts w:ascii="Cambria" w:hAnsi="Cambria" w:cs="Arial"/>
          <w:b/>
          <w:bCs/>
          <w:sz w:val="22"/>
          <w:szCs w:val="22"/>
        </w:rPr>
        <w:t xml:space="preserve"> 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0217439B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  <w:ins w:id="0" w:author="Paweł Kaleta" w:date="2022-12-08T09:34:00Z">
        <w:r w:rsidR="004E161E">
          <w:rPr>
            <w:rFonts w:ascii="Arial" w:hAnsi="Arial" w:cs="Arial"/>
            <w:b/>
            <w:caps/>
            <w:lang w:eastAsia="en-GB"/>
          </w:rPr>
          <w:t xml:space="preserve"> </w:t>
        </w:r>
      </w:ins>
      <w:bookmarkStart w:id="1" w:name="_GoBack"/>
      <w:bookmarkEnd w:id="1"/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8048E" w14:textId="77777777" w:rsidR="00BB5590" w:rsidRDefault="00BB5590">
      <w:r>
        <w:separator/>
      </w:r>
    </w:p>
  </w:endnote>
  <w:endnote w:type="continuationSeparator" w:id="0">
    <w:p w14:paraId="6700ABD1" w14:textId="77777777" w:rsidR="00BB5590" w:rsidRDefault="00BB5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E161E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DB7FB" w14:textId="77777777" w:rsidR="00BB5590" w:rsidRDefault="00BB5590">
      <w:r>
        <w:separator/>
      </w:r>
    </w:p>
  </w:footnote>
  <w:footnote w:type="continuationSeparator" w:id="0">
    <w:p w14:paraId="39A4A3FA" w14:textId="77777777" w:rsidR="00BB5590" w:rsidRDefault="00BB559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279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59F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61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590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4488</Words>
  <Characters>26934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6</cp:revision>
  <cp:lastPrinted>2017-05-23T10:32:00Z</cp:lastPrinted>
  <dcterms:created xsi:type="dcterms:W3CDTF">2022-06-26T12:58:00Z</dcterms:created>
  <dcterms:modified xsi:type="dcterms:W3CDTF">2022-12-08T08:34:00Z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